
<file path=[Content_Types].xml><?xml version="1.0" encoding="utf-8"?>
<Types xmlns="http://schemas.openxmlformats.org/package/2006/content-types">
  <Override PartName="/_rels/.rels" ContentType="application/vnd.openxmlformats-package.relationships+xml"/>
  <Override PartName="/word/_rels/footer1.xml.rels" ContentType="application/vnd.openxmlformats-package.relationships+xml"/>
  <Override PartName="/word/_rels/header1.xml.rels" ContentType="application/vnd.openxmlformats-package.relationships+xml"/>
  <Override PartName="/word/_rels/footnotes.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Override PartName="/word/media/image25.jpeg" ContentType="image/jpeg"/>
  <Override PartName="/word/media/image24.jpeg" ContentType="image/jpeg"/>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before="100" w:after="0"/>
        <w:rPr>
          <w:rFonts w:eastAsia="Arial"/>
          <w:b/>
          <w:sz w:val="20"/>
        </w:rPr>
      </w:pPr>
      <w:r>
        <w:rPr>
          <w:rFonts w:eastAsia="Arial"/>
          <w:b/>
          <w:sz w:val="20"/>
        </w:rPr>
        <w:t xml:space="preserve"> </w:t>
      </w:r>
    </w:p>
    <w:p>
      <w:pPr>
        <w:sectPr>
          <w:headerReference w:type="default" r:id="rId2"/>
          <w:footerReference w:type="default" r:id="rId3"/>
          <w:type w:val="nextPage"/>
          <w:pgSz w:w="11906" w:h="16838"/>
          <w:pgMar w:left="1134" w:right="1134" w:header="709" w:top="1134" w:footer="872" w:bottom="928" w:gutter="0"/>
          <w:pgNumType w:fmt="decimal"/>
          <w:formProt w:val="false"/>
          <w:textDirection w:val="lrTb"/>
          <w:docGrid w:type="default" w:linePitch="360" w:charSpace="0"/>
        </w:sectPr>
      </w:pPr>
    </w:p>
    <w:p>
      <w:pPr>
        <w:pStyle w:val="Normal"/>
        <w:spacing w:before="100" w:after="0"/>
        <w:rPr>
          <w:b/>
          <w:sz w:val="20"/>
        </w:rPr>
      </w:pPr>
      <w:r>
        <w:rPr>
          <w:b/>
          <w:sz w:val="20"/>
        </w:rPr>
      </w:r>
    </w:p>
    <w:p>
      <w:pPr>
        <w:pStyle w:val="Normal"/>
        <w:spacing w:before="240" w:after="0"/>
        <w:jc w:val="both"/>
        <w:rPr>
          <w:rFonts w:cs="Verdana" w:ascii="Verdana" w:hAnsi="Verdana"/>
          <w:sz w:val="18"/>
          <w:szCs w:val="18"/>
        </w:rPr>
      </w:pPr>
      <w:r>
        <w:rPr>
          <w:rFonts w:cs="Verdana" w:ascii="Verdana" w:hAnsi="Verdana"/>
          <w:sz w:val="18"/>
          <w:szCs w:val="18"/>
        </w:rPr>
        <w:t>The Annual Safety Assessment (ASA) is a comprehensive study of a workplace and its operations to identify health and safety issues of concern, and to review safety processes that may need improving. Completing an ASA contributes to meeting our legal duty under the Work Health and Safety Act 2011 to ensure the safety of everyone at our workplace.</w:t>
      </w:r>
    </w:p>
    <w:p>
      <w:pPr>
        <w:pStyle w:val="Normal"/>
        <w:spacing w:before="240" w:after="0"/>
        <w:jc w:val="both"/>
        <w:rPr>
          <w:rFonts w:cs="Verdana" w:ascii="Verdana" w:hAnsi="Verdana"/>
          <w:b/>
          <w:sz w:val="18"/>
          <w:szCs w:val="18"/>
        </w:rPr>
      </w:pPr>
      <w:r>
        <w:rPr>
          <w:rFonts w:cs="Verdana" w:ascii="Verdana" w:hAnsi="Verdana"/>
          <w:b/>
          <w:sz w:val="18"/>
          <w:szCs w:val="18"/>
        </w:rPr>
        <w:t>What is the purpose of the ASA?</w:t>
      </w:r>
    </w:p>
    <w:p>
      <w:pPr>
        <w:pStyle w:val="Normal"/>
        <w:spacing w:before="100" w:after="0"/>
        <w:jc w:val="both"/>
        <w:rPr>
          <w:rFonts w:cs="Verdana" w:ascii="Verdana" w:hAnsi="Verdana"/>
          <w:sz w:val="18"/>
          <w:szCs w:val="18"/>
        </w:rPr>
      </w:pPr>
      <w:r>
        <w:rPr>
          <w:rFonts w:cs="Verdana" w:ascii="Verdana" w:hAnsi="Verdana"/>
          <w:sz w:val="18"/>
          <w:szCs w:val="18"/>
        </w:rPr>
        <w:t>By conducting a comprehensive ASA you will:</w:t>
      </w:r>
    </w:p>
    <w:p>
      <w:pPr>
        <w:pStyle w:val="Normal"/>
        <w:numPr>
          <w:ilvl w:val="0"/>
          <w:numId w:val="1"/>
        </w:numPr>
        <w:spacing w:before="100" w:after="0"/>
        <w:jc w:val="both"/>
        <w:rPr>
          <w:rFonts w:cs="Verdana" w:ascii="Verdana" w:hAnsi="Verdana"/>
          <w:sz w:val="18"/>
          <w:szCs w:val="18"/>
        </w:rPr>
      </w:pPr>
      <w:r>
        <w:rPr>
          <w:rFonts w:cs="Verdana" w:ascii="Verdana" w:hAnsi="Verdana"/>
          <w:sz w:val="18"/>
          <w:szCs w:val="18"/>
        </w:rPr>
        <w:t>Identify the hazards that exist at work.</w:t>
      </w:r>
    </w:p>
    <w:p>
      <w:pPr>
        <w:pStyle w:val="Normal"/>
        <w:numPr>
          <w:ilvl w:val="0"/>
          <w:numId w:val="1"/>
        </w:numPr>
        <w:spacing w:before="100" w:after="0"/>
        <w:jc w:val="both"/>
        <w:rPr>
          <w:rFonts w:cs="Verdana" w:ascii="Verdana" w:hAnsi="Verdana"/>
          <w:sz w:val="18"/>
          <w:szCs w:val="18"/>
        </w:rPr>
      </w:pPr>
      <w:r>
        <w:rPr>
          <w:rFonts w:cs="Verdana" w:ascii="Verdana" w:hAnsi="Verdana"/>
          <w:sz w:val="18"/>
          <w:szCs w:val="18"/>
        </w:rPr>
        <w:t>Review safety incidents and existing processes to determine if adequate levels of safety and compliance are in place.</w:t>
      </w:r>
    </w:p>
    <w:p>
      <w:pPr>
        <w:pStyle w:val="Normal"/>
        <w:numPr>
          <w:ilvl w:val="0"/>
          <w:numId w:val="1"/>
        </w:numPr>
        <w:spacing w:before="100" w:after="0"/>
        <w:jc w:val="both"/>
        <w:rPr>
          <w:rFonts w:cs="Verdana" w:ascii="Verdana" w:hAnsi="Verdana"/>
          <w:sz w:val="18"/>
          <w:szCs w:val="18"/>
        </w:rPr>
      </w:pPr>
      <w:r>
        <w:rPr>
          <w:rFonts w:cs="Verdana" w:ascii="Verdana" w:hAnsi="Verdana"/>
          <w:sz w:val="18"/>
          <w:szCs w:val="18"/>
        </w:rPr>
        <w:t xml:space="preserve">Develop a plan to document and prioritise how issues will be addressed. (Note: A </w:t>
      </w:r>
      <w:r>
        <w:rPr>
          <w:rFonts w:cs="Verdana" w:ascii="Verdana" w:hAnsi="Verdana"/>
          <w:i/>
          <w:sz w:val="18"/>
          <w:szCs w:val="18"/>
        </w:rPr>
        <w:t>Safety Action Plan</w:t>
      </w:r>
      <w:r>
        <w:rPr>
          <w:rFonts w:cs="Verdana" w:ascii="Verdana" w:hAnsi="Verdana"/>
          <w:sz w:val="18"/>
          <w:szCs w:val="18"/>
        </w:rPr>
        <w:t xml:space="preserve"> template is provided as an example. See Appendix 2 of the Annual Safety Assessment document linked to below.)</w:t>
      </w:r>
    </w:p>
    <w:p>
      <w:pPr>
        <w:pStyle w:val="Normal"/>
        <w:spacing w:before="240" w:after="0"/>
        <w:jc w:val="both"/>
        <w:rPr>
          <w:rFonts w:cs="Verdana" w:ascii="Verdana" w:hAnsi="Verdana"/>
          <w:b/>
          <w:sz w:val="18"/>
          <w:szCs w:val="18"/>
        </w:rPr>
      </w:pPr>
      <w:r>
        <w:rPr>
          <w:rFonts w:cs="Verdana" w:ascii="Verdana" w:hAnsi="Verdana"/>
          <w:b/>
          <w:sz w:val="18"/>
          <w:szCs w:val="18"/>
        </w:rPr>
        <w:t>Who completes the ASA?</w:t>
      </w:r>
    </w:p>
    <w:p>
      <w:pPr>
        <w:pStyle w:val="Normal"/>
        <w:spacing w:before="100" w:after="0"/>
        <w:jc w:val="both"/>
        <w:rPr>
          <w:rFonts w:cs="Verdana" w:ascii="Verdana" w:hAnsi="Verdana"/>
          <w:sz w:val="18"/>
          <w:szCs w:val="18"/>
        </w:rPr>
      </w:pPr>
      <w:r>
        <w:rPr>
          <w:rFonts w:cs="Verdana" w:ascii="Verdana" w:hAnsi="Verdana"/>
          <w:sz w:val="18"/>
          <w:szCs w:val="18"/>
        </w:rPr>
        <w:t xml:space="preserve">DETE workplaces with over 30 workers are required to complete an ASA each year. However, it is recommended that </w:t>
      </w:r>
      <w:r>
        <w:rPr>
          <w:rFonts w:cs="Verdana" w:ascii="Verdana" w:hAnsi="Verdana"/>
          <w:i/>
          <w:sz w:val="18"/>
          <w:szCs w:val="18"/>
        </w:rPr>
        <w:t>all</w:t>
      </w:r>
      <w:r>
        <w:rPr>
          <w:rFonts w:cs="Verdana" w:ascii="Verdana" w:hAnsi="Verdana"/>
          <w:sz w:val="18"/>
          <w:szCs w:val="18"/>
        </w:rPr>
        <w:t xml:space="preserve"> DETE workplaces conduct the ASA.</w:t>
      </w:r>
    </w:p>
    <w:p>
      <w:pPr>
        <w:pStyle w:val="Normal"/>
        <w:spacing w:before="100" w:after="0"/>
        <w:jc w:val="both"/>
        <w:rPr>
          <w:rFonts w:cs="Verdana" w:ascii="Verdana" w:hAnsi="Verdana"/>
          <w:sz w:val="18"/>
          <w:szCs w:val="18"/>
        </w:rPr>
      </w:pPr>
      <w:r>
        <w:rPr>
          <w:rFonts w:cs="Verdana" w:ascii="Verdana" w:hAnsi="Verdana"/>
          <w:sz w:val="18"/>
          <w:szCs w:val="18"/>
        </w:rPr>
        <w:t xml:space="preserve">Normally, the ASA would be facilitated by your Health and Safety Adviser (HSA) </w:t>
      </w:r>
      <w:r>
        <w:rPr>
          <w:rFonts w:cs="Verdana" w:ascii="Verdana" w:hAnsi="Verdana"/>
          <w:i/>
          <w:sz w:val="18"/>
          <w:szCs w:val="18"/>
        </w:rPr>
        <w:t>– formerly WHSO</w:t>
      </w:r>
      <w:r>
        <w:rPr>
          <w:rFonts w:cs="Verdana" w:ascii="Verdana" w:hAnsi="Verdana"/>
          <w:sz w:val="18"/>
          <w:szCs w:val="18"/>
        </w:rPr>
        <w:t>. For those workplaces which do not have a HSA, a person with a designated responsibility for health and safety at your workplace would be suitable to facilitate the ASA.</w:t>
      </w:r>
    </w:p>
    <w:p>
      <w:pPr>
        <w:pStyle w:val="Normal"/>
        <w:spacing w:before="100" w:after="0"/>
        <w:jc w:val="both"/>
        <w:rPr>
          <w:rFonts w:cs="Verdana" w:ascii="Verdana" w:hAnsi="Verdana"/>
          <w:sz w:val="18"/>
          <w:szCs w:val="18"/>
        </w:rPr>
      </w:pPr>
      <w:r>
        <w:rPr>
          <w:rFonts w:cs="Verdana" w:ascii="Verdana" w:hAnsi="Verdana"/>
          <w:sz w:val="18"/>
          <w:szCs w:val="18"/>
        </w:rPr>
        <w:t>The ASA process should be developed in consultation with your Health and Safety Committee and others, such as, your Admin team.</w:t>
      </w:r>
    </w:p>
    <w:p>
      <w:pPr>
        <w:pStyle w:val="Normal"/>
        <w:spacing w:before="240" w:after="0"/>
        <w:jc w:val="both"/>
        <w:rPr>
          <w:rFonts w:cs="Verdana" w:ascii="Verdana" w:hAnsi="Verdana"/>
          <w:b/>
          <w:sz w:val="18"/>
          <w:szCs w:val="18"/>
        </w:rPr>
      </w:pPr>
      <w:r>
        <w:rPr>
          <w:rFonts w:cs="Verdana" w:ascii="Verdana" w:hAnsi="Verdana"/>
          <w:b/>
          <w:sz w:val="18"/>
          <w:szCs w:val="18"/>
        </w:rPr>
        <w:t>What is the scope of the ASA?</w:t>
      </w:r>
    </w:p>
    <w:p>
      <w:pPr>
        <w:pStyle w:val="Normal"/>
        <w:spacing w:before="100" w:after="0"/>
        <w:jc w:val="both"/>
        <w:rPr>
          <w:rFonts w:cs="Verdana" w:ascii="Verdana" w:hAnsi="Verdana"/>
          <w:sz w:val="18"/>
          <w:szCs w:val="18"/>
        </w:rPr>
      </w:pPr>
      <w:r>
        <w:rPr>
          <w:rFonts w:cs="Verdana" w:ascii="Verdana" w:hAnsi="Verdana"/>
          <w:sz w:val="18"/>
          <w:szCs w:val="18"/>
        </w:rPr>
        <w:t xml:space="preserve">The </w:t>
      </w:r>
      <w:r>
        <w:rPr>
          <w:rFonts w:cs="Verdana" w:ascii="Verdana" w:hAnsi="Verdana"/>
          <w:i/>
          <w:sz w:val="18"/>
          <w:szCs w:val="18"/>
        </w:rPr>
        <w:t>Annual Safety Assessment</w:t>
      </w:r>
      <w:r>
        <w:rPr>
          <w:rFonts w:cs="Verdana" w:ascii="Verdana" w:hAnsi="Verdana"/>
          <w:sz w:val="18"/>
          <w:szCs w:val="18"/>
        </w:rPr>
        <w:t xml:space="preserve"> template located on the Creating Healthier Workplaces website (see link below) details 13 ‘performance criteria’,</w:t>
      </w:r>
      <w:r>
        <w:rPr>
          <w:rStyle w:val="FootnoteCharacters"/>
          <w:rStyle w:val="FootnoteAnchor"/>
          <w:rFonts w:cs="Verdana" w:ascii="Verdana" w:hAnsi="Verdana"/>
          <w:sz w:val="18"/>
          <w:szCs w:val="18"/>
        </w:rPr>
        <w:footnoteReference w:id="2"/>
      </w:r>
      <w:r>
        <w:rPr>
          <w:rFonts w:cs="Verdana" w:ascii="Verdana" w:hAnsi="Verdana"/>
          <w:sz w:val="18"/>
          <w:szCs w:val="18"/>
        </w:rPr>
        <w:t xml:space="preserve"> which are the safety aspects of your workplace to be assessed.</w:t>
      </w:r>
    </w:p>
    <w:p>
      <w:pPr>
        <w:pStyle w:val="Normal"/>
        <w:spacing w:before="240" w:after="0"/>
        <w:jc w:val="both"/>
        <w:rPr>
          <w:rFonts w:cs="Verdana" w:ascii="Verdana" w:hAnsi="Verdana"/>
          <w:b/>
          <w:sz w:val="18"/>
          <w:szCs w:val="18"/>
        </w:rPr>
      </w:pPr>
      <w:r>
        <w:rPr>
          <w:rFonts w:cs="Verdana" w:ascii="Verdana" w:hAnsi="Verdana"/>
          <w:b/>
          <w:sz w:val="18"/>
          <w:szCs w:val="18"/>
        </w:rPr>
        <w:t>ASA Process</w:t>
      </w:r>
    </w:p>
    <w:p>
      <w:pPr>
        <w:pStyle w:val="Normal"/>
        <w:spacing w:before="100" w:after="0"/>
        <w:jc w:val="both"/>
        <w:rPr>
          <w:rFonts w:cs="Verdana" w:ascii="Verdana" w:hAnsi="Verdana"/>
          <w:sz w:val="18"/>
          <w:szCs w:val="18"/>
        </w:rPr>
      </w:pPr>
      <w:r>
        <w:rPr>
          <w:rFonts w:cs="Verdana" w:ascii="Verdana" w:hAnsi="Verdana"/>
          <w:sz w:val="18"/>
          <w:szCs w:val="18"/>
        </w:rPr>
        <w:t>It is important that the ASA process obtains accurate health and safety information about your workplace, while also being easy enough to complete each year.</w:t>
      </w:r>
    </w:p>
    <w:p>
      <w:pPr>
        <w:pStyle w:val="Normal"/>
        <w:spacing w:before="100" w:after="0"/>
        <w:jc w:val="both"/>
        <w:rPr>
          <w:rFonts w:cs="Verdana" w:ascii="Verdana" w:hAnsi="Verdana"/>
          <w:sz w:val="18"/>
          <w:szCs w:val="18"/>
        </w:rPr>
      </w:pPr>
      <w:r>
        <w:rPr>
          <w:rFonts w:cs="Verdana" w:ascii="Verdana" w:hAnsi="Verdana"/>
          <w:sz w:val="18"/>
          <w:szCs w:val="18"/>
        </w:rPr>
        <w:t>The ASA process will involve the following steps.</w:t>
      </w:r>
    </w:p>
    <w:p>
      <w:pPr>
        <w:pStyle w:val="Normal"/>
        <w:numPr>
          <w:ilvl w:val="0"/>
          <w:numId w:val="2"/>
        </w:numPr>
        <w:spacing w:before="100" w:after="0"/>
        <w:jc w:val="both"/>
        <w:rPr>
          <w:rFonts w:cs="Verdana" w:ascii="Verdana" w:hAnsi="Verdana"/>
          <w:sz w:val="18"/>
          <w:szCs w:val="18"/>
        </w:rPr>
      </w:pPr>
      <w:r>
        <w:rPr>
          <w:rFonts w:cs="Verdana" w:ascii="Verdana" w:hAnsi="Verdana"/>
          <w:sz w:val="18"/>
          <w:szCs w:val="18"/>
        </w:rPr>
        <w:t>Planning to determine:</w:t>
      </w:r>
    </w:p>
    <w:p>
      <w:pPr>
        <w:pStyle w:val="Normal"/>
        <w:numPr>
          <w:ilvl w:val="1"/>
          <w:numId w:val="2"/>
        </w:numPr>
        <w:spacing w:before="40" w:after="0"/>
        <w:ind w:left="1434" w:right="0" w:hanging="357"/>
        <w:jc w:val="both"/>
        <w:rPr>
          <w:rFonts w:cs="Verdana" w:ascii="Verdana" w:hAnsi="Verdana"/>
          <w:sz w:val="18"/>
          <w:szCs w:val="18"/>
        </w:rPr>
      </w:pPr>
      <w:r>
        <w:rPr>
          <w:rFonts w:cs="Verdana" w:ascii="Verdana" w:hAnsi="Verdana"/>
          <w:sz w:val="18"/>
          <w:szCs w:val="18"/>
        </w:rPr>
        <w:t>when the assessment will be conducted</w:t>
      </w:r>
    </w:p>
    <w:p>
      <w:pPr>
        <w:pStyle w:val="Normal"/>
        <w:numPr>
          <w:ilvl w:val="1"/>
          <w:numId w:val="2"/>
        </w:numPr>
        <w:spacing w:before="40" w:after="0"/>
        <w:ind w:left="1434" w:right="0" w:hanging="357"/>
        <w:jc w:val="both"/>
        <w:rPr>
          <w:rFonts w:cs="Verdana" w:ascii="Verdana" w:hAnsi="Verdana"/>
          <w:sz w:val="18"/>
          <w:szCs w:val="18"/>
        </w:rPr>
      </w:pPr>
      <w:r>
        <w:rPr>
          <w:rFonts w:cs="Verdana" w:ascii="Verdana" w:hAnsi="Verdana"/>
          <w:sz w:val="18"/>
          <w:szCs w:val="18"/>
        </w:rPr>
        <w:t>what process will be used to complete the ASA</w:t>
      </w:r>
    </w:p>
    <w:p>
      <w:pPr>
        <w:pStyle w:val="Normal"/>
        <w:numPr>
          <w:ilvl w:val="1"/>
          <w:numId w:val="2"/>
        </w:numPr>
        <w:spacing w:before="40" w:after="0"/>
        <w:ind w:left="1434" w:right="0" w:hanging="357"/>
        <w:jc w:val="both"/>
        <w:rPr>
          <w:rFonts w:cs="Verdana" w:ascii="Verdana" w:hAnsi="Verdana"/>
          <w:sz w:val="18"/>
          <w:szCs w:val="18"/>
        </w:rPr>
      </w:pPr>
      <w:r>
        <w:rPr>
          <w:rFonts w:cs="Verdana" w:ascii="Verdana" w:hAnsi="Verdana"/>
          <w:sz w:val="18"/>
          <w:szCs w:val="18"/>
        </w:rPr>
        <w:t>who will be involved in the ASA process.</w:t>
      </w:r>
    </w:p>
    <w:p>
      <w:pPr>
        <w:pStyle w:val="Normal"/>
        <w:numPr>
          <w:ilvl w:val="0"/>
          <w:numId w:val="2"/>
        </w:numPr>
        <w:spacing w:before="100" w:after="0"/>
        <w:jc w:val="both"/>
        <w:rPr>
          <w:rFonts w:cs="Verdana" w:ascii="Verdana" w:hAnsi="Verdana"/>
          <w:sz w:val="18"/>
          <w:szCs w:val="18"/>
        </w:rPr>
      </w:pPr>
      <w:r>
        <w:rPr>
          <w:rFonts w:cs="Verdana" w:ascii="Verdana" w:hAnsi="Verdana"/>
          <w:sz w:val="18"/>
          <w:szCs w:val="18"/>
        </w:rPr>
        <w:t>Gathering information about each of the 13 criteria.</w:t>
      </w:r>
    </w:p>
    <w:p>
      <w:pPr>
        <w:pStyle w:val="Normal"/>
        <w:numPr>
          <w:ilvl w:val="0"/>
          <w:numId w:val="2"/>
        </w:numPr>
        <w:spacing w:before="100" w:after="0"/>
        <w:jc w:val="both"/>
        <w:rPr>
          <w:rFonts w:cs="Verdana" w:ascii="Verdana" w:hAnsi="Verdana"/>
          <w:sz w:val="18"/>
          <w:szCs w:val="18"/>
        </w:rPr>
      </w:pPr>
      <w:r>
        <w:rPr>
          <w:rFonts w:cs="Verdana" w:ascii="Verdana" w:hAnsi="Verdana"/>
          <w:sz w:val="18"/>
          <w:szCs w:val="18"/>
        </w:rPr>
        <w:t>Collating the results and assessing the workplace.</w:t>
      </w:r>
    </w:p>
    <w:p>
      <w:pPr>
        <w:pStyle w:val="Normal"/>
        <w:numPr>
          <w:ilvl w:val="0"/>
          <w:numId w:val="2"/>
        </w:numPr>
        <w:spacing w:before="100" w:after="0"/>
        <w:jc w:val="both"/>
        <w:rPr>
          <w:rFonts w:cs="Verdana" w:ascii="Verdana" w:hAnsi="Verdana"/>
          <w:sz w:val="18"/>
          <w:szCs w:val="18"/>
        </w:rPr>
      </w:pPr>
      <w:r>
        <w:rPr>
          <w:rFonts w:cs="Verdana" w:ascii="Verdana" w:hAnsi="Verdana"/>
          <w:sz w:val="18"/>
          <w:szCs w:val="18"/>
        </w:rPr>
        <w:t xml:space="preserve">Developing a plan that will outline and prioritise the safety initiatives required for the next 12 months. Remember, you can use the </w:t>
      </w:r>
      <w:r>
        <w:rPr>
          <w:rFonts w:cs="Verdana" w:ascii="Verdana" w:hAnsi="Verdana"/>
          <w:i/>
          <w:sz w:val="18"/>
          <w:szCs w:val="18"/>
        </w:rPr>
        <w:t>Safety Action Plan</w:t>
      </w:r>
      <w:r>
        <w:rPr>
          <w:rFonts w:cs="Verdana" w:ascii="Verdana" w:hAnsi="Verdana"/>
          <w:sz w:val="18"/>
          <w:szCs w:val="18"/>
        </w:rPr>
        <w:t xml:space="preserve"> template provided as part of the ASA document. This process can also inform priorities to be included in annual operational plans.</w:t>
      </w:r>
    </w:p>
    <w:p>
      <w:pPr>
        <w:pStyle w:val="Normal"/>
        <w:spacing w:before="100" w:after="0"/>
        <w:jc w:val="both"/>
        <w:rPr>
          <w:sz w:val="20"/>
          <w:u w:val="single"/>
        </w:rPr>
      </w:pPr>
      <w:r>
        <w:rPr>
          <w:sz w:val="20"/>
          <w:u w:val="single"/>
        </w:rPr>
      </w:r>
    </w:p>
    <w:p>
      <w:pPr>
        <w:pStyle w:val="Normal"/>
        <w:spacing w:before="100" w:after="0"/>
        <w:jc w:val="both"/>
        <w:rPr>
          <w:rFonts w:cs="Verdana" w:ascii="Verdana" w:hAnsi="Verdana"/>
          <w:b/>
          <w:sz w:val="18"/>
          <w:szCs w:val="18"/>
        </w:rPr>
      </w:pPr>
      <w:r>
        <w:rPr>
          <w:rFonts w:cs="Verdana" w:ascii="Verdana" w:hAnsi="Verdana"/>
          <w:b/>
          <w:sz w:val="18"/>
          <w:szCs w:val="18"/>
        </w:rPr>
        <w:t>For more information:</w:t>
      </w:r>
    </w:p>
    <w:p>
      <w:pPr>
        <w:pStyle w:val="Normal"/>
        <w:spacing w:before="100" w:after="0"/>
        <w:jc w:val="both"/>
        <w:rPr>
          <w:rStyle w:val="InternetLink"/>
          <w:rFonts w:cs="Verdana" w:ascii="Verdana" w:hAnsi="Verdana"/>
          <w:sz w:val="18"/>
          <w:szCs w:val="18"/>
        </w:rPr>
      </w:pPr>
      <w:r>
        <w:rPr>
          <w:rFonts w:cs="Verdana" w:ascii="Verdana" w:hAnsi="Verdana"/>
          <w:sz w:val="18"/>
          <w:szCs w:val="18"/>
        </w:rPr>
        <w:t xml:space="preserve">Visit the Creating Healthier Workplaces website: </w:t>
      </w:r>
      <w:hyperlink r:id="rId4">
        <w:r>
          <w:rPr>
            <w:rStyle w:val="InternetLink"/>
            <w:rFonts w:cs="Verdana" w:ascii="Verdana" w:hAnsi="Verdana"/>
            <w:sz w:val="18"/>
            <w:szCs w:val="18"/>
          </w:rPr>
          <w:t>Annual Safety Assessment</w:t>
        </w:r>
      </w:hyperlink>
    </w:p>
    <w:p>
      <w:pPr>
        <w:pStyle w:val="Normal"/>
        <w:spacing w:before="100" w:after="0"/>
        <w:jc w:val="both"/>
        <w:rPr>
          <w:rStyle w:val="InternetLink"/>
          <w:rFonts w:cs="Verdana" w:ascii="Verdana" w:hAnsi="Verdana"/>
          <w:sz w:val="18"/>
          <w:szCs w:val="18"/>
        </w:rPr>
      </w:pPr>
      <w:r>
        <w:rPr>
          <w:rFonts w:cs="Verdana" w:ascii="Verdana" w:hAnsi="Verdana"/>
          <w:sz w:val="18"/>
          <w:szCs w:val="18"/>
        </w:rPr>
        <w:t xml:space="preserve">Contact your </w:t>
      </w:r>
      <w:hyperlink r:id="rId5">
        <w:r>
          <w:rPr>
            <w:rStyle w:val="InternetLink"/>
            <w:rFonts w:cs="Verdana" w:ascii="Verdana" w:hAnsi="Verdana"/>
            <w:sz w:val="18"/>
            <w:szCs w:val="18"/>
          </w:rPr>
          <w:t>Regional Health and Safety Consultant</w:t>
        </w:r>
      </w:hyperlink>
    </w:p>
    <w:p>
      <w:pPr>
        <w:sectPr>
          <w:footnotePr>
            <w:numFmt w:val="decimal"/>
          </w:footnotePr>
          <w:type w:val="continuous"/>
          <w:pgSz w:w="11906" w:h="16838"/>
          <w:pgMar w:left="1134" w:right="1134" w:header="709" w:top="1134" w:footer="872" w:bottom="928" w:gutter="0"/>
          <w:formProt w:val="false"/>
          <w:textDirection w:val="lrTb"/>
          <w:docGrid w:type="default" w:linePitch="360" w:charSpace="0"/>
        </w:sectPr>
      </w:pPr>
    </w:p>
    <w:sectPr>
      <w:footnotePr>
        <w:numFmt w:val="decimal"/>
      </w:footnotePr>
      <w:type w:val="continuous"/>
      <w:pgSz w:w="11906" w:h="16838"/>
      <w:pgMar w:left="1134" w:right="1134" w:header="709" w:top="1134" w:footer="872" w:bottom="92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Courier New">
    <w:charset w:val="00"/>
    <w:family w:val="modern"/>
    <w:pitch w:val="default"/>
  </w:font>
  <w:font w:name="Wingdings">
    <w:charset w:val="02"/>
    <w:family w:val="auto"/>
    <w:pitch w:val="variable"/>
  </w:font>
  <w:font w:name="Verdana">
    <w:charset w:val="00"/>
    <w:family w:val="swiss"/>
    <w:pitch w:val="variable"/>
  </w:font>
  <w:font w:name="Liberation Sans">
    <w:altName w:val="Arial"/>
    <w:charset w:val="01"/>
    <w:family w:val="swiss"/>
    <w:pitch w:val="variable"/>
  </w:font>
  <w:font w:name="Tahoma">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right"/>
      <w:rPr>
        <w:sz w:val="16"/>
        <w:szCs w:val="16"/>
      </w:rPr>
    </w:pPr>
    <w:r>
      <w:rPr>
        <w:rFonts w:eastAsia="Arial"/>
        <w:sz w:val="16"/>
        <w:szCs w:val="16"/>
      </w:rPr>
      <w:t xml:space="preserve"> </w:t>
      <w:drawing>
        <wp:anchor behindDoc="1" distT="0" distB="0" distL="114935" distR="114935" simplePos="0" locked="0" layoutInCell="1" allowOverlap="1" relativeHeight="1">
          <wp:simplePos x="0" y="0"/>
          <wp:positionH relativeFrom="column">
            <wp:posOffset>-73660</wp:posOffset>
          </wp:positionH>
          <wp:positionV relativeFrom="paragraph">
            <wp:posOffset>-80645</wp:posOffset>
          </wp:positionV>
          <wp:extent cx="415290" cy="556260"/>
          <wp:effectExtent l="0" t="0" r="0" b="0"/>
          <wp:wrapNone/>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415290" cy="556260"/>
                  </a:xfrm>
                  <a:prstGeom prst="rect">
                    <a:avLst/>
                  </a:prstGeom>
                  <a:noFill/>
                  <a:ln w="9525">
                    <a:noFill/>
                    <a:miter lim="800000"/>
                    <a:headEnd/>
                    <a:tailEnd/>
                  </a:ln>
                </pic:spPr>
              </pic:pic>
            </a:graphicData>
          </a:graphic>
        </wp:anchor>
      </w:drawing>
    </w:r>
    <w:r>
      <w:rPr>
        <w:rFonts w:eastAsia="Arial"/>
        <w:sz w:val="16"/>
        <w:szCs w:val="16"/>
      </w:rPr>
      <w:t xml:space="preserve">            </w:t>
    </w:r>
    <w:r>
      <w:rPr>
        <w:sz w:val="16"/>
        <w:szCs w:val="16"/>
      </w:rPr>
      <w:t xml:space="preserve">Department of Education, Training and Employment                   </w:t>
    </w:r>
    <w:r>
      <w:rPr>
        <w:i/>
        <w:sz w:val="16"/>
        <w:szCs w:val="16"/>
      </w:rPr>
      <w:t>Reviewed</w:t>
    </w:r>
    <w:ins w:id="0" w:author="WALSH, Wendy" w:date="2014-01-06T13:13:00Z">
      <w:r>
        <w:rPr>
          <w:i/>
          <w:sz w:val="16"/>
          <w:szCs w:val="16"/>
        </w:rPr>
        <w:t>:</w:t>
      </w:r>
    </w:ins>
    <w:r>
      <w:rPr>
        <w:i/>
        <w:sz w:val="16"/>
        <w:szCs w:val="16"/>
      </w:rPr>
      <w:t xml:space="preserve"> January 2014 V2</w:t>
    </w:r>
    <w:r>
      <w:rPr>
        <w:sz w:val="16"/>
        <w:szCs w:val="16"/>
      </w:rPr>
      <w:t xml:space="preserve">                              </w:t>
    </w:r>
  </w:p>
  <w:p>
    <w:pPr>
      <w:pStyle w:val="Footer"/>
      <w:jc w:val="center"/>
      <w:rPr>
        <w:sz w:val="16"/>
        <w:szCs w:val="16"/>
      </w:rPr>
    </w:pPr>
    <w:r>
      <w:rPr>
        <w:sz w:val="16"/>
        <w:szCs w:val="16"/>
      </w:rPr>
      <w:t xml:space="preserve">Organisational Health                                                                       </w:t>
    </w:r>
    <w:r>
      <w:rPr>
        <w:sz w:val="16"/>
        <w:szCs w:val="16"/>
      </w:rPr>
      <w:fldChar w:fldCharType="begin"/>
    </w:r>
    <w:r>
      <w:instrText> FILENAME </w:instrText>
    </w:r>
    <w:r>
      <w:fldChar w:fldCharType="separate"/>
    </w:r>
    <w:r>
      <w:t>annual-assess-facts.doc</w:t>
    </w:r>
    <w:r>
      <w:fldChar w:fldCharType="end"/>
    </w:r>
  </w:p>
</w:ftr>
</file>

<file path=word/footnotes.xml><?xml version="1.0" encoding="utf-8"?>
<w:footnotes xmlns:w="http://schemas.openxmlformats.org/wordprocessingml/2006/main" xmlns:r="http://schemas.openxmlformats.org/officeDocument/2006/relationships">
  <w:footnote w:id="0" w:type="separator">
    <w:p>
      <w:r>
        <w:separator/>
      </w:r>
    </w:p>
  </w:footnote>
  <w:footnote w:id="1" w:type="continuationSeparator">
    <w:p>
      <w:r>
        <w:continuationSeparator/>
      </w:r>
    </w:p>
  </w:footnote>
  <w:footnote w:id="2">
    <w:p>
      <w:pPr>
        <w:pStyle w:val="Normal"/>
        <w:spacing w:before="100" w:after="0"/>
        <w:rPr>
          <w:sz w:val="18"/>
          <w:szCs w:val="18"/>
        </w:rPr>
      </w:pPr>
      <w:r>
        <w:rPr>
          <w:rFonts w:eastAsia="Arial"/>
        </w:rPr>
        <w:footnoteRef/>
        <w:tab/>
        <w:t xml:space="preserve"> </w:t>
      </w:r>
      <w:r>
        <w:rPr>
          <w:sz w:val="18"/>
          <w:szCs w:val="18"/>
        </w:rPr>
        <w:t xml:space="preserve">These criteria closely align to DETE’s procedure: </w:t>
      </w:r>
      <w:hyperlink r:id="rId1">
        <w:r>
          <w:rPr>
            <w:rStyle w:val="InternetLink"/>
            <w:i/>
            <w:sz w:val="18"/>
            <w:szCs w:val="18"/>
          </w:rPr>
          <w:t>Health, Safety and Wellbeing Management Systems Audit</w:t>
        </w:r>
      </w:hyperlink>
      <w:r>
        <w:rPr>
          <w:sz w:val="18"/>
          <w:szCs w:val="18"/>
        </w:rPr>
        <w:t>.</w:t>
      </w:r>
    </w:p>
    <w:p>
      <w:pPr>
        <w:pStyle w:val="Normal"/>
        <w:spacing w:before="100" w:after="0"/>
        <w:rPr>
          <w:i/>
          <w:sz w:val="18"/>
          <w:szCs w:val="18"/>
        </w:rPr>
      </w:pPr>
      <w:r>
        <w:rPr>
          <w:i/>
          <w:sz w:val="18"/>
          <w:szCs w:val="18"/>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sz w:val="18"/>
        <w:szCs w:val="18"/>
        <w:lang w:val="en-IN" w:eastAsia="en-IN"/>
      </w:rPr>
    </w:pPr>
    <w:r>
      <w:rPr>
        <w:sz w:val="18"/>
        <w:szCs w:val="18"/>
        <w:lang w:val="en-IN" w:eastAsia="en-IN"/>
      </w:rPr>
      <w:drawing>
        <wp:anchor behindDoc="1" distT="0" distB="0" distL="114935" distR="114935" simplePos="0" locked="0" layoutInCell="1" allowOverlap="1" relativeHeight="0">
          <wp:simplePos x="0" y="0"/>
          <wp:positionH relativeFrom="column">
            <wp:posOffset>-370840</wp:posOffset>
          </wp:positionH>
          <wp:positionV relativeFrom="paragraph">
            <wp:posOffset>-200660</wp:posOffset>
          </wp:positionV>
          <wp:extent cx="6972300" cy="1527810"/>
          <wp:effectExtent l="0" t="0" r="0" b="0"/>
          <wp:wrapNone/>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6972300" cy="1527810"/>
                  </a:xfrm>
                  <a:prstGeom prst="rect">
                    <a:avLst/>
                  </a:prstGeom>
                  <a:noFill/>
                  <a:ln w="9525">
                    <a:noFill/>
                    <a:miter lim="800000"/>
                    <a:headEnd/>
                    <a:tailEnd/>
                  </a:ln>
                </pic:spPr>
              </pic:pic>
            </a:graphicData>
          </a:graphic>
        </wp:anchor>
      </w:drawing>
    </w:r>
  </w:p>
  <w:p>
    <w:pPr>
      <w:pStyle w:val="Header"/>
      <w:rPr>
        <w:b/>
        <w:color w:val="FFFFFF"/>
        <w:szCs w:val="24"/>
      </w:rPr>
    </w:pPr>
    <w:r>
      <w:rPr>
        <w:b/>
        <w:color w:val="FFFFFF"/>
        <w:szCs w:val="24"/>
      </w:rPr>
    </w:r>
  </w:p>
  <w:p>
    <w:pPr>
      <w:pStyle w:val="Header"/>
      <w:rPr>
        <w:b/>
        <w:color w:val="FFFFFF"/>
        <w:sz w:val="36"/>
        <w:szCs w:val="36"/>
      </w:rPr>
    </w:pPr>
    <w:r>
      <w:rPr>
        <w:b/>
        <w:color w:val="FFFFFF"/>
        <w:sz w:val="36"/>
        <w:szCs w:val="36"/>
      </w:rPr>
      <w:t>Annual Safety Assessment</w:t>
    </w:r>
  </w:p>
  <w:p>
    <w:pPr>
      <w:pStyle w:val="Header"/>
      <w:rPr>
        <w:color w:val="FFFFFF"/>
        <w:sz w:val="36"/>
        <w:szCs w:val="36"/>
      </w:rPr>
    </w:pPr>
    <w:r>
      <w:rPr>
        <w:color w:val="FFFFFF"/>
        <w:sz w:val="36"/>
        <w:szCs w:val="36"/>
      </w:rPr>
      <w:t>Fact Sheet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sz w:val="18"/>
        <w:szCs w:val="18"/>
      </w:rPr>
    </w:lvl>
  </w:abstractNum>
  <w:abstractNum w:abstractNumId="2">
    <w:lvl w:ilvl="0">
      <w:start w:val="1"/>
      <w:numFmt w:val="decimal"/>
      <w:lvlText w:val="%1."/>
      <w:lvlJc w:val="left"/>
      <w:pPr>
        <w:tabs>
          <w:tab w:val="num" w:pos="720"/>
        </w:tabs>
        <w:ind w:left="720" w:hanging="360"/>
      </w:pPr>
      <w:rPr>
        <w:sz w:val="18"/>
        <w:szCs w:val="18"/>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58"/>
  <w:trackRevisions/>
  <w:defaultTabStop w:val="720"/>
  <w:footnotePr>
    <w:numFmt w:val="decimal"/>
    <w:footnote w:id="0"/>
    <w:footnote w:id="1"/>
  </w:footnotePr>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Arial" w:hAnsi="Arial" w:eastAsia="Times" w:cs="Arial"/>
      <w:color w:val="auto"/>
      <w:sz w:val="24"/>
      <w:szCs w:val="20"/>
      <w:lang w:val="en-AU" w:bidi="ar-SA" w:eastAsia="zh-CN"/>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WW8Num2z0">
    <w:name w:val="WW8Num2z0"/>
    <w:rPr>
      <w:rFonts w:ascii="Symbol" w:hAnsi="Symbol" w:cs="Symbol"/>
      <w:color w:val="000000"/>
    </w:rPr>
  </w:style>
  <w:style w:type="character" w:styleId="WW8Num2z1">
    <w:name w:val="WW8Num2z1"/>
    <w:rPr>
      <w:rFonts w:ascii="Courier New" w:hAnsi="Courier New" w:cs="Courier New"/>
    </w:rPr>
  </w:style>
  <w:style w:type="character" w:styleId="WW8Num2z2">
    <w:name w:val="WW8Num2z2"/>
    <w:rPr>
      <w:rFonts w:ascii="Wingdings" w:hAnsi="Wingdings" w:cs="Wingdings"/>
    </w:rPr>
  </w:style>
  <w:style w:type="character" w:styleId="WW8Num2z3">
    <w:name w:val="WW8Num2z3"/>
    <w:rPr>
      <w:rFonts w:ascii="Symbol" w:hAnsi="Symbol" w:cs="Symbol"/>
    </w:rPr>
  </w:style>
  <w:style w:type="character" w:styleId="WW8Num3z0">
    <w:name w:val="WW8Num3z0"/>
    <w:rPr>
      <w:rFonts w:ascii="Symbol" w:hAnsi="Symbol" w:cs="Symbol"/>
      <w:color w:val="000000"/>
    </w:rPr>
  </w:style>
  <w:style w:type="character" w:styleId="WW8Num3z1">
    <w:name w:val="WW8Num3z1"/>
    <w:rPr>
      <w:rFonts w:ascii="Courier New" w:hAnsi="Courier New" w:cs="Courier New"/>
    </w:rPr>
  </w:style>
  <w:style w:type="character" w:styleId="WW8Num3z2">
    <w:name w:val="WW8Num3z2"/>
    <w:rPr>
      <w:rFonts w:ascii="Wingdings" w:hAnsi="Wingdings" w:cs="Wingdings"/>
    </w:rPr>
  </w:style>
  <w:style w:type="character" w:styleId="WW8Num3z3">
    <w:name w:val="WW8Num3z3"/>
    <w:rPr>
      <w:rFonts w:ascii="Symbol" w:hAnsi="Symbol" w:cs="Symbol"/>
    </w:rPr>
  </w:style>
  <w:style w:type="character" w:styleId="WW8Num4z0">
    <w:name w:val="WW8Num4z0"/>
    <w:rPr/>
  </w:style>
  <w:style w:type="character" w:styleId="WW8Num4z1">
    <w:name w:val="WW8Num4z1"/>
    <w:rPr/>
  </w:style>
  <w:style w:type="character" w:styleId="WW8Num4z2">
    <w:name w:val="WW8Num4z2"/>
    <w:rPr/>
  </w:style>
  <w:style w:type="character" w:styleId="WW8Num4z3">
    <w:name w:val="WW8Num4z3"/>
    <w:rPr/>
  </w:style>
  <w:style w:type="character" w:styleId="WW8Num4z4">
    <w:name w:val="WW8Num4z4"/>
    <w:rPr/>
  </w:style>
  <w:style w:type="character" w:styleId="WW8Num4z5">
    <w:name w:val="WW8Num4z5"/>
    <w:rPr/>
  </w:style>
  <w:style w:type="character" w:styleId="WW8Num4z6">
    <w:name w:val="WW8Num4z6"/>
    <w:rPr/>
  </w:style>
  <w:style w:type="character" w:styleId="WW8Num4z7">
    <w:name w:val="WW8Num4z7"/>
    <w:rPr/>
  </w:style>
  <w:style w:type="character" w:styleId="WW8Num4z8">
    <w:name w:val="WW8Num4z8"/>
    <w:rPr/>
  </w:style>
  <w:style w:type="character" w:styleId="WW8Num5z0">
    <w:name w:val="WW8Num5z0"/>
    <w:rPr>
      <w:rFonts w:ascii="Symbol" w:hAnsi="Symbol" w:cs="Symbol"/>
      <w:color w:val="000000"/>
    </w:rPr>
  </w:style>
  <w:style w:type="character" w:styleId="WW8Num5z1">
    <w:name w:val="WW8Num5z1"/>
    <w:rPr>
      <w:rFonts w:ascii="Courier New" w:hAnsi="Courier New" w:cs="Courier New"/>
    </w:rPr>
  </w:style>
  <w:style w:type="character" w:styleId="WW8Num5z2">
    <w:name w:val="WW8Num5z2"/>
    <w:rPr>
      <w:rFonts w:ascii="Wingdings" w:hAnsi="Wingdings" w:cs="Wingdings"/>
    </w:rPr>
  </w:style>
  <w:style w:type="character" w:styleId="WW8Num5z3">
    <w:name w:val="WW8Num5z3"/>
    <w:rPr>
      <w:rFonts w:ascii="Symbol" w:hAnsi="Symbol" w:cs="Symbol"/>
    </w:rPr>
  </w:style>
  <w:style w:type="character" w:styleId="WW8Num6z0">
    <w:name w:val="WW8Num6z0"/>
    <w:rPr>
      <w:rFonts w:ascii="Symbol" w:hAnsi="Symbol" w:cs="Symbol"/>
      <w:color w:val="000000"/>
    </w:rPr>
  </w:style>
  <w:style w:type="character" w:styleId="WW8Num6z1">
    <w:name w:val="WW8Num6z1"/>
    <w:rPr>
      <w:rFonts w:ascii="Courier New" w:hAnsi="Courier New" w:cs="Courier New"/>
    </w:rPr>
  </w:style>
  <w:style w:type="character" w:styleId="WW8Num6z2">
    <w:name w:val="WW8Num6z2"/>
    <w:rPr>
      <w:rFonts w:ascii="Wingdings" w:hAnsi="Wingdings" w:cs="Wingdings"/>
    </w:rPr>
  </w:style>
  <w:style w:type="character" w:styleId="WW8Num6z3">
    <w:name w:val="WW8Num6z3"/>
    <w:rPr>
      <w:rFonts w:ascii="Symbol" w:hAnsi="Symbol" w:cs="Symbol"/>
    </w:rPr>
  </w:style>
  <w:style w:type="character" w:styleId="WW8Num7z0">
    <w:name w:val="WW8Num7z0"/>
    <w:rPr/>
  </w:style>
  <w:style w:type="character" w:styleId="WW8Num7z1">
    <w:name w:val="WW8Num7z1"/>
    <w:rPr/>
  </w:style>
  <w:style w:type="character" w:styleId="WW8Num7z2">
    <w:name w:val="WW8Num7z2"/>
    <w:rPr/>
  </w:style>
  <w:style w:type="character" w:styleId="WW8Num7z3">
    <w:name w:val="WW8Num7z3"/>
    <w:rPr/>
  </w:style>
  <w:style w:type="character" w:styleId="WW8Num7z4">
    <w:name w:val="WW8Num7z4"/>
    <w:rPr/>
  </w:style>
  <w:style w:type="character" w:styleId="WW8Num7z5">
    <w:name w:val="WW8Num7z5"/>
    <w:rPr/>
  </w:style>
  <w:style w:type="character" w:styleId="WW8Num7z6">
    <w:name w:val="WW8Num7z6"/>
    <w:rPr/>
  </w:style>
  <w:style w:type="character" w:styleId="WW8Num7z7">
    <w:name w:val="WW8Num7z7"/>
    <w:rPr/>
  </w:style>
  <w:style w:type="character" w:styleId="WW8Num7z8">
    <w:name w:val="WW8Num7z8"/>
    <w:rPr/>
  </w:style>
  <w:style w:type="character" w:styleId="WW8Num8z0">
    <w:name w:val="WW8Num8z0"/>
    <w:rPr>
      <w:rFonts w:ascii="Symbol" w:hAnsi="Symbol" w:cs="Symbol"/>
      <w:color w:val="000000"/>
    </w:rPr>
  </w:style>
  <w:style w:type="character" w:styleId="WW8Num8z1">
    <w:name w:val="WW8Num8z1"/>
    <w:rPr>
      <w:rFonts w:ascii="Courier New" w:hAnsi="Courier New" w:cs="Courier New"/>
    </w:rPr>
  </w:style>
  <w:style w:type="character" w:styleId="WW8Num8z2">
    <w:name w:val="WW8Num8z2"/>
    <w:rPr>
      <w:rFonts w:ascii="Wingdings" w:hAnsi="Wingdings" w:cs="Wingdings"/>
    </w:rPr>
  </w:style>
  <w:style w:type="character" w:styleId="WW8Num8z3">
    <w:name w:val="WW8Num8z3"/>
    <w:rPr>
      <w:rFonts w:ascii="Symbol" w:hAnsi="Symbol" w:cs="Symbol"/>
    </w:rPr>
  </w:style>
  <w:style w:type="character" w:styleId="WW8Num9z0">
    <w:name w:val="WW8Num9z0"/>
    <w:rPr/>
  </w:style>
  <w:style w:type="character" w:styleId="WW8Num9z1">
    <w:name w:val="WW8Num9z1"/>
    <w:rPr/>
  </w:style>
  <w:style w:type="character" w:styleId="WW8Num9z2">
    <w:name w:val="WW8Num9z2"/>
    <w:rPr/>
  </w:style>
  <w:style w:type="character" w:styleId="WW8Num9z3">
    <w:name w:val="WW8Num9z3"/>
    <w:rPr/>
  </w:style>
  <w:style w:type="character" w:styleId="WW8Num9z4">
    <w:name w:val="WW8Num9z4"/>
    <w:rPr/>
  </w:style>
  <w:style w:type="character" w:styleId="WW8Num9z5">
    <w:name w:val="WW8Num9z5"/>
    <w:rPr/>
  </w:style>
  <w:style w:type="character" w:styleId="WW8Num9z6">
    <w:name w:val="WW8Num9z6"/>
    <w:rPr/>
  </w:style>
  <w:style w:type="character" w:styleId="WW8Num9z7">
    <w:name w:val="WW8Num9z7"/>
    <w:rPr/>
  </w:style>
  <w:style w:type="character" w:styleId="WW8Num9z8">
    <w:name w:val="WW8Num9z8"/>
    <w:rPr/>
  </w:style>
  <w:style w:type="character" w:styleId="WW8Num10z0">
    <w:name w:val="WW8Num10z0"/>
    <w:rPr/>
  </w:style>
  <w:style w:type="character" w:styleId="WW8Num10z1">
    <w:name w:val="WW8Num10z1"/>
    <w:rPr/>
  </w:style>
  <w:style w:type="character" w:styleId="WW8Num10z2">
    <w:name w:val="WW8Num10z2"/>
    <w:rPr/>
  </w:style>
  <w:style w:type="character" w:styleId="WW8Num10z3">
    <w:name w:val="WW8Num10z3"/>
    <w:rPr/>
  </w:style>
  <w:style w:type="character" w:styleId="WW8Num10z4">
    <w:name w:val="WW8Num10z4"/>
    <w:rPr/>
  </w:style>
  <w:style w:type="character" w:styleId="WW8Num10z5">
    <w:name w:val="WW8Num10z5"/>
    <w:rPr/>
  </w:style>
  <w:style w:type="character" w:styleId="WW8Num10z6">
    <w:name w:val="WW8Num10z6"/>
    <w:rPr/>
  </w:style>
  <w:style w:type="character" w:styleId="WW8Num10z7">
    <w:name w:val="WW8Num10z7"/>
    <w:rPr/>
  </w:style>
  <w:style w:type="character" w:styleId="WW8Num10z8">
    <w:name w:val="WW8Num10z8"/>
    <w:rPr/>
  </w:style>
  <w:style w:type="character" w:styleId="WW8Num11z0">
    <w:name w:val="WW8Num11z0"/>
    <w:rPr/>
  </w:style>
  <w:style w:type="character" w:styleId="WW8Num11z1">
    <w:name w:val="WW8Num11z1"/>
    <w:rPr/>
  </w:style>
  <w:style w:type="character" w:styleId="WW8Num11z2">
    <w:name w:val="WW8Num11z2"/>
    <w:rPr/>
  </w:style>
  <w:style w:type="character" w:styleId="WW8Num11z3">
    <w:name w:val="WW8Num11z3"/>
    <w:rPr/>
  </w:style>
  <w:style w:type="character" w:styleId="WW8Num11z4">
    <w:name w:val="WW8Num11z4"/>
    <w:rPr/>
  </w:style>
  <w:style w:type="character" w:styleId="WW8Num11z5">
    <w:name w:val="WW8Num11z5"/>
    <w:rPr/>
  </w:style>
  <w:style w:type="character" w:styleId="WW8Num11z6">
    <w:name w:val="WW8Num11z6"/>
    <w:rPr/>
  </w:style>
  <w:style w:type="character" w:styleId="WW8Num11z7">
    <w:name w:val="WW8Num11z7"/>
    <w:rPr/>
  </w:style>
  <w:style w:type="character" w:styleId="WW8Num11z8">
    <w:name w:val="WW8Num11z8"/>
    <w:rPr/>
  </w:style>
  <w:style w:type="character" w:styleId="WW8Num12z0">
    <w:name w:val="WW8Num12z0"/>
    <w:rPr/>
  </w:style>
  <w:style w:type="character" w:styleId="WW8Num12z1">
    <w:name w:val="WW8Num12z1"/>
    <w:rPr/>
  </w:style>
  <w:style w:type="character" w:styleId="WW8Num12z2">
    <w:name w:val="WW8Num12z2"/>
    <w:rPr/>
  </w:style>
  <w:style w:type="character" w:styleId="WW8Num12z3">
    <w:name w:val="WW8Num12z3"/>
    <w:rPr/>
  </w:style>
  <w:style w:type="character" w:styleId="WW8Num12z4">
    <w:name w:val="WW8Num12z4"/>
    <w:rPr/>
  </w:style>
  <w:style w:type="character" w:styleId="WW8Num12z5">
    <w:name w:val="WW8Num12z5"/>
    <w:rPr/>
  </w:style>
  <w:style w:type="character" w:styleId="WW8Num12z6">
    <w:name w:val="WW8Num12z6"/>
    <w:rPr/>
  </w:style>
  <w:style w:type="character" w:styleId="WW8Num12z7">
    <w:name w:val="WW8Num12z7"/>
    <w:rPr/>
  </w:style>
  <w:style w:type="character" w:styleId="WW8Num12z8">
    <w:name w:val="WW8Num12z8"/>
    <w:rPr/>
  </w:style>
  <w:style w:type="character" w:styleId="WW8Num13z0">
    <w:name w:val="WW8Num13z0"/>
    <w:rPr>
      <w:rFonts w:ascii="Symbol" w:hAnsi="Symbol" w:cs="Symbol"/>
      <w:color w:val="000000"/>
    </w:rPr>
  </w:style>
  <w:style w:type="character" w:styleId="WW8Num13z1">
    <w:name w:val="WW8Num13z1"/>
    <w:rPr>
      <w:rFonts w:ascii="Courier New" w:hAnsi="Courier New" w:cs="Courier New"/>
    </w:rPr>
  </w:style>
  <w:style w:type="character" w:styleId="WW8Num13z2">
    <w:name w:val="WW8Num13z2"/>
    <w:rPr>
      <w:rFonts w:ascii="Wingdings" w:hAnsi="Wingdings" w:cs="Wingdings"/>
    </w:rPr>
  </w:style>
  <w:style w:type="character" w:styleId="WW8Num13z3">
    <w:name w:val="WW8Num13z3"/>
    <w:rPr>
      <w:rFonts w:ascii="Symbol" w:hAnsi="Symbol" w:cs="Symbol"/>
    </w:rPr>
  </w:style>
  <w:style w:type="character" w:styleId="WW8Num14z0">
    <w:name w:val="WW8Num14z0"/>
    <w:rPr>
      <w:rFonts w:ascii="Symbol" w:hAnsi="Symbol" w:cs="Symbol"/>
      <w:color w:val="000000"/>
    </w:rPr>
  </w:style>
  <w:style w:type="character" w:styleId="WW8Num14z1">
    <w:name w:val="WW8Num14z1"/>
    <w:rPr>
      <w:rFonts w:ascii="Courier New" w:hAnsi="Courier New" w:cs="Courier New"/>
    </w:rPr>
  </w:style>
  <w:style w:type="character" w:styleId="WW8Num14z2">
    <w:name w:val="WW8Num14z2"/>
    <w:rPr>
      <w:rFonts w:ascii="Wingdings" w:hAnsi="Wingdings" w:cs="Wingdings"/>
    </w:rPr>
  </w:style>
  <w:style w:type="character" w:styleId="WW8Num14z3">
    <w:name w:val="WW8Num14z3"/>
    <w:rPr>
      <w:rFonts w:ascii="Symbol" w:hAnsi="Symbol" w:cs="Symbol"/>
    </w:rPr>
  </w:style>
  <w:style w:type="character" w:styleId="WW8Num15z0">
    <w:name w:val="WW8Num15z0"/>
    <w:rPr/>
  </w:style>
  <w:style w:type="character" w:styleId="WW8Num15z1">
    <w:name w:val="WW8Num15z1"/>
    <w:rPr/>
  </w:style>
  <w:style w:type="character" w:styleId="WW8Num15z2">
    <w:name w:val="WW8Num15z2"/>
    <w:rPr/>
  </w:style>
  <w:style w:type="character" w:styleId="WW8Num15z3">
    <w:name w:val="WW8Num15z3"/>
    <w:rPr/>
  </w:style>
  <w:style w:type="character" w:styleId="WW8Num15z4">
    <w:name w:val="WW8Num15z4"/>
    <w:rPr/>
  </w:style>
  <w:style w:type="character" w:styleId="WW8Num15z5">
    <w:name w:val="WW8Num15z5"/>
    <w:rPr/>
  </w:style>
  <w:style w:type="character" w:styleId="WW8Num15z6">
    <w:name w:val="WW8Num15z6"/>
    <w:rPr/>
  </w:style>
  <w:style w:type="character" w:styleId="WW8Num15z7">
    <w:name w:val="WW8Num15z7"/>
    <w:rPr/>
  </w:style>
  <w:style w:type="character" w:styleId="WW8Num15z8">
    <w:name w:val="WW8Num15z8"/>
    <w:rPr/>
  </w:style>
  <w:style w:type="character" w:styleId="WW8Num16z0">
    <w:name w:val="WW8Num16z0"/>
    <w:rPr/>
  </w:style>
  <w:style w:type="character" w:styleId="WW8Num16z1">
    <w:name w:val="WW8Num16z1"/>
    <w:rPr/>
  </w:style>
  <w:style w:type="character" w:styleId="WW8Num16z2">
    <w:name w:val="WW8Num16z2"/>
    <w:rPr/>
  </w:style>
  <w:style w:type="character" w:styleId="WW8Num16z3">
    <w:name w:val="WW8Num16z3"/>
    <w:rPr/>
  </w:style>
  <w:style w:type="character" w:styleId="WW8Num16z4">
    <w:name w:val="WW8Num16z4"/>
    <w:rPr/>
  </w:style>
  <w:style w:type="character" w:styleId="WW8Num16z5">
    <w:name w:val="WW8Num16z5"/>
    <w:rPr/>
  </w:style>
  <w:style w:type="character" w:styleId="WW8Num16z6">
    <w:name w:val="WW8Num16z6"/>
    <w:rPr/>
  </w:style>
  <w:style w:type="character" w:styleId="WW8Num16z7">
    <w:name w:val="WW8Num16z7"/>
    <w:rPr/>
  </w:style>
  <w:style w:type="character" w:styleId="WW8Num16z8">
    <w:name w:val="WW8Num16z8"/>
    <w:rPr/>
  </w:style>
  <w:style w:type="character" w:styleId="WW8Num17z0">
    <w:name w:val="WW8Num17z0"/>
    <w:rPr>
      <w:rFonts w:ascii="Verdana" w:hAnsi="Verdana" w:cs="Verdana"/>
      <w:sz w:val="18"/>
      <w:szCs w:val="18"/>
    </w:rPr>
  </w:style>
  <w:style w:type="character" w:styleId="WW8Num17z1">
    <w:name w:val="WW8Num17z1"/>
    <w:rPr/>
  </w:style>
  <w:style w:type="character" w:styleId="WW8Num17z2">
    <w:name w:val="WW8Num17z2"/>
    <w:rPr/>
  </w:style>
  <w:style w:type="character" w:styleId="WW8Num17z3">
    <w:name w:val="WW8Num17z3"/>
    <w:rPr/>
  </w:style>
  <w:style w:type="character" w:styleId="WW8Num17z4">
    <w:name w:val="WW8Num17z4"/>
    <w:rPr/>
  </w:style>
  <w:style w:type="character" w:styleId="WW8Num17z5">
    <w:name w:val="WW8Num17z5"/>
    <w:rPr/>
  </w:style>
  <w:style w:type="character" w:styleId="WW8Num17z6">
    <w:name w:val="WW8Num17z6"/>
    <w:rPr/>
  </w:style>
  <w:style w:type="character" w:styleId="WW8Num17z7">
    <w:name w:val="WW8Num17z7"/>
    <w:rPr/>
  </w:style>
  <w:style w:type="character" w:styleId="WW8Num17z8">
    <w:name w:val="WW8Num17z8"/>
    <w:rPr/>
  </w:style>
  <w:style w:type="character" w:styleId="WW8Num18z0">
    <w:name w:val="WW8Num18z0"/>
    <w:rPr/>
  </w:style>
  <w:style w:type="character" w:styleId="WW8Num18z1">
    <w:name w:val="WW8Num18z1"/>
    <w:rPr/>
  </w:style>
  <w:style w:type="character" w:styleId="WW8Num18z2">
    <w:name w:val="WW8Num18z2"/>
    <w:rPr/>
  </w:style>
  <w:style w:type="character" w:styleId="WW8Num18z3">
    <w:name w:val="WW8Num18z3"/>
    <w:rPr/>
  </w:style>
  <w:style w:type="character" w:styleId="WW8Num18z4">
    <w:name w:val="WW8Num18z4"/>
    <w:rPr/>
  </w:style>
  <w:style w:type="character" w:styleId="WW8Num18z5">
    <w:name w:val="WW8Num18z5"/>
    <w:rPr/>
  </w:style>
  <w:style w:type="character" w:styleId="WW8Num18z6">
    <w:name w:val="WW8Num18z6"/>
    <w:rPr/>
  </w:style>
  <w:style w:type="character" w:styleId="WW8Num18z7">
    <w:name w:val="WW8Num18z7"/>
    <w:rPr/>
  </w:style>
  <w:style w:type="character" w:styleId="WW8Num18z8">
    <w:name w:val="WW8Num18z8"/>
    <w:rPr/>
  </w:style>
  <w:style w:type="character" w:styleId="WW8Num19z0">
    <w:name w:val="WW8Num19z0"/>
    <w:rPr/>
  </w:style>
  <w:style w:type="character" w:styleId="WW8Num19z1">
    <w:name w:val="WW8Num19z1"/>
    <w:rPr/>
  </w:style>
  <w:style w:type="character" w:styleId="WW8Num19z2">
    <w:name w:val="WW8Num19z2"/>
    <w:rPr/>
  </w:style>
  <w:style w:type="character" w:styleId="WW8Num19z3">
    <w:name w:val="WW8Num19z3"/>
    <w:rPr/>
  </w:style>
  <w:style w:type="character" w:styleId="WW8Num19z4">
    <w:name w:val="WW8Num19z4"/>
    <w:rPr/>
  </w:style>
  <w:style w:type="character" w:styleId="WW8Num19z5">
    <w:name w:val="WW8Num19z5"/>
    <w:rPr/>
  </w:style>
  <w:style w:type="character" w:styleId="WW8Num19z6">
    <w:name w:val="WW8Num19z6"/>
    <w:rPr/>
  </w:style>
  <w:style w:type="character" w:styleId="WW8Num19z7">
    <w:name w:val="WW8Num19z7"/>
    <w:rPr/>
  </w:style>
  <w:style w:type="character" w:styleId="WW8Num19z8">
    <w:name w:val="WW8Num19z8"/>
    <w:rPr/>
  </w:style>
  <w:style w:type="character" w:styleId="WW8Num20z0">
    <w:name w:val="WW8Num20z0"/>
    <w:rPr>
      <w:rFonts w:ascii="Symbol" w:hAnsi="Symbol" w:cs="Symbol"/>
      <w:color w:val="000000"/>
    </w:rPr>
  </w:style>
  <w:style w:type="character" w:styleId="WW8Num20z1">
    <w:name w:val="WW8Num20z1"/>
    <w:rPr>
      <w:rFonts w:ascii="Courier New" w:hAnsi="Courier New" w:cs="Courier New"/>
    </w:rPr>
  </w:style>
  <w:style w:type="character" w:styleId="WW8Num20z2">
    <w:name w:val="WW8Num20z2"/>
    <w:rPr>
      <w:rFonts w:ascii="Wingdings" w:hAnsi="Wingdings" w:cs="Wingdings"/>
    </w:rPr>
  </w:style>
  <w:style w:type="character" w:styleId="WW8Num20z3">
    <w:name w:val="WW8Num20z3"/>
    <w:rPr>
      <w:rFonts w:ascii="Symbol" w:hAnsi="Symbol" w:cs="Symbol"/>
    </w:rPr>
  </w:style>
  <w:style w:type="character" w:styleId="WW8Num21z0">
    <w:name w:val="WW8Num21z0"/>
    <w:rPr/>
  </w:style>
  <w:style w:type="character" w:styleId="WW8Num21z1">
    <w:name w:val="WW8Num21z1"/>
    <w:rPr/>
  </w:style>
  <w:style w:type="character" w:styleId="WW8Num21z2">
    <w:name w:val="WW8Num21z2"/>
    <w:rPr/>
  </w:style>
  <w:style w:type="character" w:styleId="WW8Num21z3">
    <w:name w:val="WW8Num21z3"/>
    <w:rPr/>
  </w:style>
  <w:style w:type="character" w:styleId="WW8Num21z4">
    <w:name w:val="WW8Num21z4"/>
    <w:rPr/>
  </w:style>
  <w:style w:type="character" w:styleId="WW8Num21z5">
    <w:name w:val="WW8Num21z5"/>
    <w:rPr/>
  </w:style>
  <w:style w:type="character" w:styleId="WW8Num21z6">
    <w:name w:val="WW8Num21z6"/>
    <w:rPr/>
  </w:style>
  <w:style w:type="character" w:styleId="WW8Num21z7">
    <w:name w:val="WW8Num21z7"/>
    <w:rPr/>
  </w:style>
  <w:style w:type="character" w:styleId="WW8Num21z8">
    <w:name w:val="WW8Num21z8"/>
    <w:rPr/>
  </w:style>
  <w:style w:type="character" w:styleId="WW8Num22z0">
    <w:name w:val="WW8Num22z0"/>
    <w:rPr>
      <w:rFonts w:ascii="Verdana" w:hAnsi="Verdana" w:cs="Verdana"/>
      <w:sz w:val="18"/>
      <w:szCs w:val="18"/>
    </w:rPr>
  </w:style>
  <w:style w:type="character" w:styleId="WW8Num22z1">
    <w:name w:val="WW8Num22z1"/>
    <w:rPr/>
  </w:style>
  <w:style w:type="character" w:styleId="WW8Num22z2">
    <w:name w:val="WW8Num22z2"/>
    <w:rPr/>
  </w:style>
  <w:style w:type="character" w:styleId="WW8Num22z3">
    <w:name w:val="WW8Num22z3"/>
    <w:rPr/>
  </w:style>
  <w:style w:type="character" w:styleId="WW8Num22z4">
    <w:name w:val="WW8Num22z4"/>
    <w:rPr/>
  </w:style>
  <w:style w:type="character" w:styleId="WW8Num22z5">
    <w:name w:val="WW8Num22z5"/>
    <w:rPr/>
  </w:style>
  <w:style w:type="character" w:styleId="WW8Num22z6">
    <w:name w:val="WW8Num22z6"/>
    <w:rPr/>
  </w:style>
  <w:style w:type="character" w:styleId="WW8Num22z7">
    <w:name w:val="WW8Num22z7"/>
    <w:rPr/>
  </w:style>
  <w:style w:type="character" w:styleId="WW8Num22z8">
    <w:name w:val="WW8Num22z8"/>
    <w:rPr/>
  </w:style>
  <w:style w:type="character" w:styleId="WW8Num23z0">
    <w:name w:val="WW8Num23z0"/>
    <w:rPr>
      <w:rFonts w:ascii="Wingdings" w:hAnsi="Wingdings" w:cs="Wingdings"/>
    </w:rPr>
  </w:style>
  <w:style w:type="character" w:styleId="WW8Num23z1">
    <w:name w:val="WW8Num23z1"/>
    <w:rPr>
      <w:rFonts w:ascii="Symbol" w:hAnsi="Symbol" w:cs="Symbol"/>
      <w:color w:val="000000"/>
    </w:rPr>
  </w:style>
  <w:style w:type="character" w:styleId="WW8Num23z3">
    <w:name w:val="WW8Num23z3"/>
    <w:rPr>
      <w:rFonts w:ascii="Symbol" w:hAnsi="Symbol" w:cs="Symbol"/>
    </w:rPr>
  </w:style>
  <w:style w:type="character" w:styleId="WW8Num23z4">
    <w:name w:val="WW8Num23z4"/>
    <w:rPr>
      <w:rFonts w:ascii="Courier New" w:hAnsi="Courier New" w:cs="Courier New"/>
    </w:rPr>
  </w:style>
  <w:style w:type="character" w:styleId="WW8Num24z0">
    <w:name w:val="WW8Num24z0"/>
    <w:rPr>
      <w:color w:val="000000"/>
    </w:rPr>
  </w:style>
  <w:style w:type="character" w:styleId="WW8Num24z1">
    <w:name w:val="WW8Num24z1"/>
    <w:rPr>
      <w:rFonts w:ascii="Courier New" w:hAnsi="Courier New" w:cs="Courier New"/>
    </w:rPr>
  </w:style>
  <w:style w:type="character" w:styleId="WW8Num24z2">
    <w:name w:val="WW8Num24z2"/>
    <w:rPr>
      <w:rFonts w:ascii="Wingdings" w:hAnsi="Wingdings" w:cs="Wingdings"/>
    </w:rPr>
  </w:style>
  <w:style w:type="character" w:styleId="WW8Num24z3">
    <w:name w:val="WW8Num24z3"/>
    <w:rPr>
      <w:rFonts w:ascii="Symbol" w:hAnsi="Symbol" w:cs="Symbol"/>
    </w:rPr>
  </w:style>
  <w:style w:type="character" w:styleId="WW8Num25z0">
    <w:name w:val="WW8Num25z0"/>
    <w:rPr/>
  </w:style>
  <w:style w:type="character" w:styleId="WW8Num25z1">
    <w:name w:val="WW8Num25z1"/>
    <w:rPr/>
  </w:style>
  <w:style w:type="character" w:styleId="WW8Num25z2">
    <w:name w:val="WW8Num25z2"/>
    <w:rPr/>
  </w:style>
  <w:style w:type="character" w:styleId="WW8Num25z3">
    <w:name w:val="WW8Num25z3"/>
    <w:rPr/>
  </w:style>
  <w:style w:type="character" w:styleId="WW8Num25z4">
    <w:name w:val="WW8Num25z4"/>
    <w:rPr/>
  </w:style>
  <w:style w:type="character" w:styleId="WW8Num25z5">
    <w:name w:val="WW8Num25z5"/>
    <w:rPr/>
  </w:style>
  <w:style w:type="character" w:styleId="WW8Num25z6">
    <w:name w:val="WW8Num25z6"/>
    <w:rPr/>
  </w:style>
  <w:style w:type="character" w:styleId="WW8Num25z7">
    <w:name w:val="WW8Num25z7"/>
    <w:rPr/>
  </w:style>
  <w:style w:type="character" w:styleId="WW8Num25z8">
    <w:name w:val="WW8Num25z8"/>
    <w:rPr/>
  </w:style>
  <w:style w:type="character" w:styleId="WW8Num26z0">
    <w:name w:val="WW8Num26z0"/>
    <w:rPr/>
  </w:style>
  <w:style w:type="character" w:styleId="WW8Num26z1">
    <w:name w:val="WW8Num26z1"/>
    <w:rPr/>
  </w:style>
  <w:style w:type="character" w:styleId="WW8Num26z2">
    <w:name w:val="WW8Num26z2"/>
    <w:rPr/>
  </w:style>
  <w:style w:type="character" w:styleId="WW8Num26z3">
    <w:name w:val="WW8Num26z3"/>
    <w:rPr/>
  </w:style>
  <w:style w:type="character" w:styleId="WW8Num26z4">
    <w:name w:val="WW8Num26z4"/>
    <w:rPr/>
  </w:style>
  <w:style w:type="character" w:styleId="WW8Num26z5">
    <w:name w:val="WW8Num26z5"/>
    <w:rPr/>
  </w:style>
  <w:style w:type="character" w:styleId="WW8Num26z6">
    <w:name w:val="WW8Num26z6"/>
    <w:rPr/>
  </w:style>
  <w:style w:type="character" w:styleId="WW8Num26z7">
    <w:name w:val="WW8Num26z7"/>
    <w:rPr/>
  </w:style>
  <w:style w:type="character" w:styleId="WW8Num26z8">
    <w:name w:val="WW8Num26z8"/>
    <w:rPr/>
  </w:style>
  <w:style w:type="character" w:styleId="WW8Num27z0">
    <w:name w:val="WW8Num27z0"/>
    <w:rPr>
      <w:rFonts w:ascii="Symbol" w:hAnsi="Symbol" w:cs="Symbol"/>
      <w:color w:val="000000"/>
    </w:rPr>
  </w:style>
  <w:style w:type="character" w:styleId="WW8Num27z1">
    <w:name w:val="WW8Num27z1"/>
    <w:rPr>
      <w:rFonts w:ascii="Courier New" w:hAnsi="Courier New" w:cs="Courier New"/>
    </w:rPr>
  </w:style>
  <w:style w:type="character" w:styleId="WW8Num27z2">
    <w:name w:val="WW8Num27z2"/>
    <w:rPr>
      <w:rFonts w:ascii="Wingdings" w:hAnsi="Wingdings" w:cs="Wingdings"/>
    </w:rPr>
  </w:style>
  <w:style w:type="character" w:styleId="WW8Num27z3">
    <w:name w:val="WW8Num27z3"/>
    <w:rPr>
      <w:rFonts w:ascii="Symbol" w:hAnsi="Symbol" w:cs="Symbol"/>
    </w:rPr>
  </w:style>
  <w:style w:type="character" w:styleId="WW8Num28z0">
    <w:name w:val="WW8Num28z0"/>
    <w:rPr>
      <w:rFonts w:ascii="Symbol" w:hAnsi="Symbol" w:cs="Symbol"/>
      <w:color w:val="000000"/>
    </w:rPr>
  </w:style>
  <w:style w:type="character" w:styleId="WW8Num28z1">
    <w:name w:val="WW8Num28z1"/>
    <w:rPr>
      <w:rFonts w:ascii="Courier New" w:hAnsi="Courier New" w:cs="Courier New"/>
    </w:rPr>
  </w:style>
  <w:style w:type="character" w:styleId="WW8Num28z2">
    <w:name w:val="WW8Num28z2"/>
    <w:rPr>
      <w:rFonts w:ascii="Wingdings" w:hAnsi="Wingdings" w:cs="Wingdings"/>
    </w:rPr>
  </w:style>
  <w:style w:type="character" w:styleId="WW8Num28z3">
    <w:name w:val="WW8Num28z3"/>
    <w:rPr>
      <w:rFonts w:ascii="Symbol" w:hAnsi="Symbol" w:cs="Symbol"/>
    </w:rPr>
  </w:style>
  <w:style w:type="character" w:styleId="WW8Num29z0">
    <w:name w:val="WW8Num29z0"/>
    <w:rPr>
      <w:rFonts w:ascii="Symbol" w:hAnsi="Symbol" w:cs="Symbol"/>
      <w:color w:val="000000"/>
    </w:rPr>
  </w:style>
  <w:style w:type="character" w:styleId="WW8Num29z1">
    <w:name w:val="WW8Num29z1"/>
    <w:rPr>
      <w:rFonts w:ascii="Courier New" w:hAnsi="Courier New" w:cs="Courier New"/>
    </w:rPr>
  </w:style>
  <w:style w:type="character" w:styleId="WW8Num29z2">
    <w:name w:val="WW8Num29z2"/>
    <w:rPr>
      <w:rFonts w:ascii="Wingdings" w:hAnsi="Wingdings" w:cs="Wingdings"/>
    </w:rPr>
  </w:style>
  <w:style w:type="character" w:styleId="WW8Num29z3">
    <w:name w:val="WW8Num29z3"/>
    <w:rPr>
      <w:rFonts w:ascii="Symbol" w:hAnsi="Symbol" w:cs="Symbol"/>
    </w:rPr>
  </w:style>
  <w:style w:type="character" w:styleId="DefaultParagraphFont">
    <w:name w:val="Default Paragraph Font"/>
    <w:rPr/>
  </w:style>
  <w:style w:type="character" w:styleId="PageNumber">
    <w:name w:val="Page Number"/>
    <w:basedOn w:val="DefaultParagraphFont"/>
    <w:rPr/>
  </w:style>
  <w:style w:type="character" w:styleId="FootnoteCharacters">
    <w:name w:val="Footnote Characters"/>
    <w:rPr>
      <w:vertAlign w:val="superscript"/>
    </w:rPr>
  </w:style>
  <w:style w:type="character" w:styleId="InternetLink">
    <w:name w:val="Internet Link"/>
    <w:rPr>
      <w:color w:val="0000FF"/>
      <w:u w:val="single"/>
    </w:rPr>
  </w:style>
  <w:style w:type="character" w:styleId="VisitedInternetLink">
    <w:name w:val="Visited Internet Link"/>
    <w:rPr>
      <w:color w:val="606420"/>
      <w:u w:val="single"/>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DefaultParagraphFontParaCharChar">
    <w:name w:val="Default Paragraph Font Para Char Char"/>
    <w:basedOn w:val="Normal"/>
    <w:pPr/>
    <w:rPr>
      <w:rFonts w:eastAsia="Times New Roman" w:cs="Arial"/>
      <w:sz w:val="22"/>
      <w:szCs w:val="22"/>
    </w:rPr>
  </w:style>
  <w:style w:type="paragraph" w:styleId="Header">
    <w:name w:val="Header"/>
    <w:basedOn w:val="Normal"/>
    <w:pPr>
      <w:tabs>
        <w:tab w:val="center" w:pos="4153" w:leader="none"/>
        <w:tab w:val="right" w:pos="8306" w:leader="none"/>
      </w:tabs>
    </w:pPr>
    <w:rPr/>
  </w:style>
  <w:style w:type="paragraph" w:styleId="Footer">
    <w:name w:val="Footer"/>
    <w:basedOn w:val="Normal"/>
    <w:pPr>
      <w:tabs>
        <w:tab w:val="center" w:pos="4153" w:leader="none"/>
        <w:tab w:val="right" w:pos="8306" w:leader="none"/>
      </w:tabs>
    </w:pPr>
    <w:rPr/>
  </w:style>
  <w:style w:type="paragraph" w:styleId="BalloonText">
    <w:name w:val="Balloon Text"/>
    <w:basedOn w:val="Normal"/>
    <w:pPr/>
    <w:rPr>
      <w:rFonts w:ascii="Tahoma" w:hAnsi="Tahoma" w:cs="Tahoma"/>
      <w:sz w:val="16"/>
      <w:szCs w:val="16"/>
    </w:rPr>
  </w:style>
  <w:style w:type="paragraph" w:styleId="Footnote">
    <w:name w:val="Footnote"/>
    <w:basedOn w:val="Normal"/>
    <w:pPr/>
    <w:rPr>
      <w:sz w:val="20"/>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 w:type="numbering" w:styleId="WW8Num13">
    <w:name w:val="WW8Num13"/>
  </w:style>
  <w:style w:type="numbering" w:styleId="WW8Num14">
    <w:name w:val="WW8Num14"/>
  </w:style>
  <w:style w:type="numbering" w:styleId="WW8Num15">
    <w:name w:val="WW8Num15"/>
  </w:style>
  <w:style w:type="numbering" w:styleId="WW8Num16">
    <w:name w:val="WW8Num16"/>
  </w:style>
  <w:style w:type="numbering" w:styleId="WW8Num17">
    <w:name w:val="WW8Num17"/>
  </w:style>
  <w:style w:type="numbering" w:styleId="WW8Num18">
    <w:name w:val="WW8Num18"/>
  </w:style>
  <w:style w:type="numbering" w:styleId="WW8Num19">
    <w:name w:val="WW8Num19"/>
  </w:style>
  <w:style w:type="numbering" w:styleId="WW8Num20">
    <w:name w:val="WW8Num20"/>
  </w:style>
  <w:style w:type="numbering" w:styleId="WW8Num21">
    <w:name w:val="WW8Num21"/>
  </w:style>
  <w:style w:type="numbering" w:styleId="WW8Num22">
    <w:name w:val="WW8Num22"/>
  </w:style>
  <w:style w:type="numbering" w:styleId="WW8Num23">
    <w:name w:val="WW8Num23"/>
  </w:style>
  <w:style w:type="numbering" w:styleId="WW8Num24">
    <w:name w:val="WW8Num24"/>
  </w:style>
  <w:style w:type="numbering" w:styleId="WW8Num25">
    <w:name w:val="WW8Num25"/>
  </w:style>
  <w:style w:type="numbering" w:styleId="WW8Num26">
    <w:name w:val="WW8Num26"/>
  </w:style>
  <w:style w:type="numbering" w:styleId="WW8Num27">
    <w:name w:val="WW8Num27"/>
  </w:style>
  <w:style w:type="numbering" w:styleId="WW8Num28">
    <w:name w:val="WW8Num28"/>
  </w:style>
  <w:style w:type="numbering" w:styleId="WW8Num29">
    <w:name w:val="WW8Num29"/>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http://education.qld.gov.au/health/safety/managing/annual.html" TargetMode="External"/><Relationship Id="rId5" Type="http://schemas.openxmlformats.org/officeDocument/2006/relationships/hyperlink" Target="http://education.qld.gov.au/health/contacts/hscontacts.html" TargetMode="Externa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image" Target="media/image25.jpeg"/>
</Relationships>
</file>

<file path=word/_rels/footnotes.xml.rels><?xml version="1.0" encoding="UTF-8"?>
<Relationships xmlns="http://schemas.openxmlformats.org/package/2006/relationships"><Relationship Id="rId1" Type="http://schemas.openxmlformats.org/officeDocument/2006/relationships/hyperlink" Target="http://ppr.det.qld.gov.au/corp/hr/workplace/Pages/Health,-Safety-and-Wellbeing-Management-Systems-Audit.aspx" TargetMode="External"/>
</Relationships>
</file>

<file path=word/_rels/header1.xml.rels><?xml version="1.0" encoding="UTF-8"?>
<Relationships xmlns="http://schemas.openxmlformats.org/package/2006/relationships"><Relationship Id="rId1" Type="http://schemas.openxmlformats.org/officeDocument/2006/relationships/image" Target="media/image24.jpeg"/>
</Relationships>
</file>

<file path=docProps/app.xml><?xml version="1.0" encoding="utf-8"?>
<Properties xmlns="http://schemas.openxmlformats.org/officeDocument/2006/extended-properties" xmlns:vt="http://schemas.openxmlformats.org/officeDocument/2006/docPropsVTypes">
  <Template>DE292F7F.dotm</Template>
  <TotalTime>1367256704</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2014-01-06T08:44:00Z</dcterms:created>
  <dc:creator>mdesm2</dc:creator>
  <dc:language>en-IN</dc:language>
  <cp:lastModifiedBy>WALSH, Wendy</cp:lastModifiedBy>
  <cp:lastPrinted>2012-11-13T14:29:00Z</cp:lastPrinted>
  <dcterms:modified xsi:type="dcterms:W3CDTF">2014-01-06T08:45:00Z</dcterms:modified>
  <cp:revision>3</cp:revision>
  <dc:title>Introduction</dc:title>
</cp:coreProperties>
</file>